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010E" w:rsidRPr="00EC6188" w:rsidRDefault="001A010E" w:rsidP="001A010E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Приложение №  </w:t>
      </w:r>
      <w:r>
        <w:rPr>
          <w:rFonts w:ascii="Times New Roman" w:hAnsi="Times New Roman"/>
        </w:rPr>
        <w:t>21__</w:t>
      </w:r>
    </w:p>
    <w:p w:rsidR="001A010E" w:rsidRPr="00EC6188" w:rsidRDefault="001A010E" w:rsidP="001A010E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>к Договору № ___ от _____</w:t>
      </w:r>
    </w:p>
    <w:p w:rsidR="001A010E" w:rsidRDefault="001A010E" w:rsidP="001A010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A010E" w:rsidRDefault="001A010E" w:rsidP="001A010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1A010E" w:rsidRDefault="001A010E" w:rsidP="001A010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Обращение Арендодателя об оплате аренды</w:t>
      </w:r>
    </w:p>
    <w:p w:rsidR="001A010E" w:rsidRDefault="001A010E" w:rsidP="001A010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1A010E" w:rsidRDefault="001A010E" w:rsidP="001A010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A010E" w:rsidRDefault="001A010E" w:rsidP="001A010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1A010E" w:rsidRDefault="001A010E" w:rsidP="001A010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1A010E" w:rsidRDefault="001A010E" w:rsidP="001A010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1A010E" w:rsidRDefault="001A010E" w:rsidP="001A010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A010E" w:rsidRDefault="001A010E" w:rsidP="001A01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A010E" w:rsidRDefault="001A010E" w:rsidP="001A01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п. ____Договора от ___________ № ___________ на __________________ (далее – Договор) прошу Вас рассмотреть вопрос </w:t>
      </w:r>
      <w:ins w:id="0" w:author="Столярова Ирина Алексеевна" w:date="2023-11-09T16:16:00Z">
        <w:r w:rsidR="002C72C3">
          <w:rPr>
            <w:rFonts w:ascii="Times New Roman" w:hAnsi="Times New Roman"/>
            <w:sz w:val="24"/>
            <w:szCs w:val="24"/>
          </w:rPr>
          <w:t xml:space="preserve">оплаты </w:t>
        </w:r>
      </w:ins>
      <w:r>
        <w:rPr>
          <w:rFonts w:ascii="Times New Roman" w:hAnsi="Times New Roman"/>
          <w:sz w:val="24"/>
          <w:szCs w:val="24"/>
        </w:rPr>
        <w:t xml:space="preserve">арендной платы  ранее срока, установленного в п. ___Договора, </w:t>
      </w:r>
      <w:ins w:id="1" w:author="Столярова Ирина Алексеевна" w:date="2023-11-09T16:16:00Z">
        <w:r w:rsidR="002C72C3">
          <w:rPr>
            <w:rFonts w:ascii="Times New Roman" w:hAnsi="Times New Roman"/>
            <w:sz w:val="24"/>
            <w:szCs w:val="24"/>
          </w:rPr>
          <w:t xml:space="preserve">в размере </w:t>
        </w:r>
      </w:ins>
      <w:del w:id="2" w:author="Столярова Ирина Алексеевна" w:date="2023-11-09T16:16:00Z">
        <w:r w:rsidDel="002C72C3">
          <w:rPr>
            <w:rFonts w:ascii="Times New Roman" w:hAnsi="Times New Roman"/>
            <w:sz w:val="24"/>
            <w:szCs w:val="24"/>
          </w:rPr>
          <w:delText>стоимостью</w:delText>
        </w:r>
      </w:del>
      <w:r>
        <w:rPr>
          <w:rFonts w:ascii="Times New Roman" w:hAnsi="Times New Roman"/>
          <w:sz w:val="24"/>
          <w:szCs w:val="24"/>
        </w:rPr>
        <w:t xml:space="preserve"> _______________________ рублей, принятых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</w:t>
      </w:r>
      <w:ins w:id="3" w:author="Столярова Ирина Алексеевна" w:date="2023-11-09T16:17:00Z">
        <w:r w:rsidR="002C72C3">
          <w:rPr>
            <w:rFonts w:ascii="Times New Roman" w:hAnsi="Times New Roman"/>
            <w:sz w:val="24"/>
            <w:szCs w:val="24"/>
          </w:rPr>
          <w:t xml:space="preserve">Арендатор </w:t>
        </w:r>
      </w:ins>
      <w:del w:id="4" w:author="Столярова Ирина Алексеевна" w:date="2023-11-09T16:17:00Z">
        <w:r w:rsidDel="002C72C3">
          <w:rPr>
            <w:rFonts w:ascii="Times New Roman" w:hAnsi="Times New Roman"/>
            <w:sz w:val="24"/>
            <w:szCs w:val="24"/>
          </w:rPr>
          <w:delText>Заказчик</w:delText>
        </w:r>
      </w:del>
      <w:r>
        <w:rPr>
          <w:rFonts w:ascii="Times New Roman" w:hAnsi="Times New Roman"/>
          <w:sz w:val="24"/>
          <w:szCs w:val="24"/>
        </w:rPr>
        <w:t>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(счета- фактуры, ………).</w:t>
      </w:r>
    </w:p>
    <w:p w:rsidR="001A010E" w:rsidRDefault="001A010E" w:rsidP="001A01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принятия положительного решения об </w:t>
      </w:r>
      <w:ins w:id="5" w:author="Столярова Ирина Алексеевна" w:date="2023-11-09T16:18:00Z">
        <w:r w:rsidR="002C72C3">
          <w:rPr>
            <w:rFonts w:ascii="Times New Roman" w:hAnsi="Times New Roman"/>
            <w:sz w:val="24"/>
            <w:szCs w:val="24"/>
          </w:rPr>
          <w:t xml:space="preserve">оплате </w:t>
        </w:r>
      </w:ins>
      <w:r>
        <w:rPr>
          <w:rFonts w:ascii="Times New Roman" w:hAnsi="Times New Roman"/>
          <w:sz w:val="24"/>
          <w:szCs w:val="24"/>
        </w:rPr>
        <w:t>арендной плат</w:t>
      </w:r>
      <w:ins w:id="6" w:author="Столярова Ирина Алексеевна" w:date="2023-11-09T16:18:00Z">
        <w:r w:rsidR="002C72C3">
          <w:rPr>
            <w:rFonts w:ascii="Times New Roman" w:hAnsi="Times New Roman"/>
            <w:sz w:val="24"/>
            <w:szCs w:val="24"/>
          </w:rPr>
          <w:t>ы</w:t>
        </w:r>
      </w:ins>
      <w:del w:id="7" w:author="Столярова Ирина Алексеевна" w:date="2023-11-09T16:18:00Z">
        <w:r w:rsidDel="002C72C3">
          <w:rPr>
            <w:rFonts w:ascii="Times New Roman" w:hAnsi="Times New Roman"/>
            <w:sz w:val="24"/>
            <w:szCs w:val="24"/>
          </w:rPr>
          <w:delText>е</w:delText>
        </w:r>
      </w:del>
      <w:r>
        <w:rPr>
          <w:rFonts w:ascii="Times New Roman" w:hAnsi="Times New Roman"/>
          <w:sz w:val="24"/>
          <w:szCs w:val="24"/>
        </w:rPr>
        <w:t xml:space="preserve"> ранее срока, установленного в п.  ___Договора, прошу произвести такую оплату за вычетом денежного вознаграждения, причитающегося Арендатору,  в размере __________ руб.</w:t>
      </w:r>
    </w:p>
    <w:p w:rsidR="001A010E" w:rsidRDefault="001A010E" w:rsidP="001A01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изложенного настоящим обращением ________________ (далее – Арендодатель) выражает свое согласие на зачет встречного однородного требования Арендатора о выплате вознаграждения в размере ______________ руб. в счет требования Арендодателя об </w:t>
      </w:r>
      <w:ins w:id="8" w:author="Столярова Ирина Алексеевна" w:date="2023-11-09T16:18:00Z">
        <w:r w:rsidR="002C72C3">
          <w:rPr>
            <w:rFonts w:ascii="Times New Roman" w:hAnsi="Times New Roman"/>
            <w:sz w:val="24"/>
            <w:szCs w:val="24"/>
          </w:rPr>
          <w:t xml:space="preserve">оплате </w:t>
        </w:r>
      </w:ins>
      <w:r>
        <w:rPr>
          <w:rFonts w:ascii="Times New Roman" w:hAnsi="Times New Roman"/>
          <w:sz w:val="24"/>
          <w:szCs w:val="24"/>
        </w:rPr>
        <w:t xml:space="preserve">арендной оплаты </w:t>
      </w:r>
      <w:del w:id="9" w:author="Столярова Ирина Алексеевна" w:date="2023-11-09T16:18:00Z">
        <w:r w:rsidDel="002C72C3">
          <w:rPr>
            <w:rFonts w:ascii="Times New Roman" w:hAnsi="Times New Roman"/>
            <w:sz w:val="24"/>
            <w:szCs w:val="24"/>
          </w:rPr>
          <w:delText>за аренду</w:delText>
        </w:r>
      </w:del>
      <w:r>
        <w:rPr>
          <w:rFonts w:ascii="Times New Roman" w:hAnsi="Times New Roman"/>
          <w:sz w:val="24"/>
          <w:szCs w:val="24"/>
        </w:rPr>
        <w:t xml:space="preserve"> по счетам-фактурам  на дату, определяемую согласно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>. 1 настоящего обращения. При этом исполнение Арендатором обязательства по арендной плате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1A010E" w:rsidRDefault="001A010E" w:rsidP="001A01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1A010E" w:rsidRDefault="001A010E" w:rsidP="001A01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A010E" w:rsidRDefault="001A010E" w:rsidP="001A01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1: Реестр счетов-фактур</w:t>
      </w:r>
    </w:p>
    <w:p w:rsidR="001A010E" w:rsidRDefault="001A010E" w:rsidP="001A01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A010E" w:rsidRDefault="001A010E" w:rsidP="001A01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1A010E" w:rsidRDefault="001A010E" w:rsidP="001A01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</w:p>
    <w:p w:rsidR="001A010E" w:rsidRDefault="001A010E" w:rsidP="001A010E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1A010E" w:rsidRDefault="001A010E" w:rsidP="001A010E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A010E" w:rsidTr="006F5A60">
        <w:tc>
          <w:tcPr>
            <w:tcW w:w="4785" w:type="dxa"/>
          </w:tcPr>
          <w:p w:rsidR="001A010E" w:rsidRPr="00ED3923" w:rsidRDefault="001A010E" w:rsidP="006F5A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Арендодателя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A010E" w:rsidRPr="00ED3923" w:rsidRDefault="001A010E" w:rsidP="006F5A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1A010E" w:rsidRPr="00ED3923" w:rsidRDefault="001A010E" w:rsidP="006F5A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010E" w:rsidRPr="00ED3923" w:rsidRDefault="001A010E" w:rsidP="006F5A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_______________/________</w:t>
            </w:r>
          </w:p>
        </w:tc>
        <w:tc>
          <w:tcPr>
            <w:tcW w:w="4786" w:type="dxa"/>
          </w:tcPr>
          <w:p w:rsidR="001A010E" w:rsidRPr="00ED3923" w:rsidRDefault="001A010E" w:rsidP="006F5A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Арендатора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A010E" w:rsidRPr="00ED3923" w:rsidRDefault="002C72C3" w:rsidP="006F5A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ins w:id="10" w:author="Столярова Ирина Алексеевна" w:date="2023-11-09T16:19:00Z">
              <w:r>
                <w:rPr>
                  <w:rFonts w:ascii="Times New Roman" w:hAnsi="Times New Roman"/>
                  <w:sz w:val="24"/>
                  <w:szCs w:val="24"/>
                </w:rPr>
                <w:t xml:space="preserve">Генеральный директор ООО «БНГРЭ» </w:t>
              </w:r>
            </w:ins>
            <w:del w:id="11" w:author="Столярова Ирина Алексеевна" w:date="2023-11-09T16:19:00Z">
              <w:r w:rsidR="001A010E" w:rsidRPr="00ED3923" w:rsidDel="002C72C3">
                <w:rPr>
                  <w:rFonts w:ascii="Times New Roman" w:hAnsi="Times New Roman"/>
                  <w:sz w:val="24"/>
                  <w:szCs w:val="24"/>
                </w:rPr>
                <w:delText>___________________________</w:delText>
              </w:r>
            </w:del>
          </w:p>
          <w:p w:rsidR="001A010E" w:rsidRPr="00ED3923" w:rsidRDefault="001A010E" w:rsidP="006F5A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010E" w:rsidRPr="00ED3923" w:rsidRDefault="001A010E" w:rsidP="006F5A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_________________/</w:t>
            </w:r>
            <w:ins w:id="12" w:author="Столярова Ирина Алексеевна" w:date="2023-11-09T16:19:00Z">
              <w:r w:rsidR="002C72C3">
                <w:rPr>
                  <w:rFonts w:ascii="Times New Roman" w:hAnsi="Times New Roman"/>
                  <w:sz w:val="24"/>
                  <w:szCs w:val="24"/>
                </w:rPr>
                <w:t>Н.Ф. Ганиев</w:t>
              </w:r>
            </w:ins>
            <w:del w:id="13" w:author="Столярова Ирина Алексеевна" w:date="2023-11-09T16:19:00Z">
              <w:r w:rsidRPr="00ED3923" w:rsidDel="002C72C3">
                <w:rPr>
                  <w:rFonts w:ascii="Times New Roman" w:hAnsi="Times New Roman"/>
                  <w:sz w:val="24"/>
                  <w:szCs w:val="24"/>
                </w:rPr>
                <w:delText>__________</w:delText>
              </w:r>
            </w:del>
            <w:bookmarkStart w:id="14" w:name="_GoBack"/>
            <w:bookmarkEnd w:id="14"/>
          </w:p>
        </w:tc>
      </w:tr>
    </w:tbl>
    <w:p w:rsidR="00C60765" w:rsidRDefault="002C72C3"/>
    <w:sectPr w:rsidR="00C60765" w:rsidSect="00052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толярова Ирина Алексеевна">
    <w15:presenceInfo w15:providerId="AD" w15:userId="S-1-5-21-436374069-1214440339-839522115-67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10E"/>
    <w:rsid w:val="00052DE1"/>
    <w:rsid w:val="001A010E"/>
    <w:rsid w:val="002C72C3"/>
    <w:rsid w:val="00644DCC"/>
    <w:rsid w:val="00FD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9DCB4"/>
  <w15:docId w15:val="{4E4023DB-D413-423F-B760-67524D32C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010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Matafonova_da</dc:creator>
  <cp:lastModifiedBy>Столярова Ирина Алексеевна</cp:lastModifiedBy>
  <cp:revision>3</cp:revision>
  <dcterms:created xsi:type="dcterms:W3CDTF">2021-12-07T12:43:00Z</dcterms:created>
  <dcterms:modified xsi:type="dcterms:W3CDTF">2023-11-09T09:19:00Z</dcterms:modified>
</cp:coreProperties>
</file>